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C0C" w:rsidRDefault="00783C0C" w:rsidP="00783C0C">
      <w:pPr>
        <w:pStyle w:val="WW-Ttulo"/>
        <w:ind w:right="15"/>
        <w:rPr>
          <w:ins w:id="0" w:author="Roseli dos Santos Souza" w:date="2017-05-04T11:22:00Z"/>
          <w:rFonts w:ascii="Arial" w:hAnsi="Arial" w:cs="Arial"/>
          <w:smallCaps/>
          <w:sz w:val="22"/>
        </w:rPr>
      </w:pPr>
      <w:ins w:id="1" w:author="Roseli dos Santos Souza" w:date="2017-05-04T11:22:00Z">
        <w:r>
          <w:rPr>
            <w:noProof/>
            <w:sz w:val="26"/>
            <w:lang w:eastAsia="pt-BR"/>
          </w:rPr>
          <w:drawing>
            <wp:inline distT="0" distB="0" distL="0" distR="0">
              <wp:extent cx="560070" cy="566420"/>
              <wp:effectExtent l="0" t="0" r="0" b="5080"/>
              <wp:docPr id="1" name="Imagem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5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0070" cy="566420"/>
                      </a:xfrm>
                      <a:prstGeom prst="rect">
                        <a:avLst/>
                      </a:prstGeom>
                      <a:blipFill dpi="0" rotWithShape="0">
                        <a:blip/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:rsidR="00783C0C" w:rsidRDefault="00783C0C" w:rsidP="00783C0C">
      <w:pPr>
        <w:pStyle w:val="WW-Ttulo"/>
        <w:ind w:right="30"/>
        <w:rPr>
          <w:ins w:id="2" w:author="Roseli dos Santos Souza" w:date="2017-05-04T11:22:00Z"/>
          <w:rFonts w:cs="ArialMT"/>
          <w:smallCaps/>
          <w:sz w:val="22"/>
        </w:rPr>
      </w:pPr>
      <w:ins w:id="3" w:author="Roseli dos Santos Souza" w:date="2017-05-04T11:22:00Z">
        <w:r>
          <w:rPr>
            <w:rFonts w:ascii="Arial" w:hAnsi="Arial" w:cs="Arial"/>
            <w:smallCaps/>
            <w:sz w:val="22"/>
          </w:rPr>
          <w:t>Ministério do Meio Ambiente</w:t>
        </w:r>
      </w:ins>
    </w:p>
    <w:p w:rsidR="00783C0C" w:rsidRDefault="00783C0C" w:rsidP="00783C0C">
      <w:pPr>
        <w:pStyle w:val="WW-Ttulo1"/>
        <w:spacing w:before="0" w:line="240" w:lineRule="exact"/>
        <w:jc w:val="center"/>
        <w:rPr>
          <w:ins w:id="4" w:author="Roseli dos Santos Souza" w:date="2017-05-04T11:22:00Z"/>
          <w:rStyle w:val="Forte"/>
          <w:bCs w:val="0"/>
        </w:rPr>
      </w:pPr>
      <w:ins w:id="5" w:author="Roseli dos Santos Souza" w:date="2017-05-04T11:22:00Z">
        <w:r>
          <w:rPr>
            <w:rFonts w:eastAsia="Times New Roman" w:cs="ArialMT"/>
            <w:b/>
            <w:smallCaps/>
            <w:sz w:val="22"/>
          </w:rPr>
          <w:t>Conselho Nacional de Recursos Hídricos</w:t>
        </w:r>
      </w:ins>
    </w:p>
    <w:p w:rsidR="00783C0C" w:rsidRDefault="00853720" w:rsidP="00783C0C">
      <w:pPr>
        <w:pStyle w:val="WW-NormalWeb"/>
        <w:spacing w:before="0" w:after="120" w:line="240" w:lineRule="exact"/>
        <w:jc w:val="center"/>
        <w:rPr>
          <w:ins w:id="6" w:author="Roseli dos Santos Souza" w:date="2017-05-04T11:22:00Z"/>
          <w:rStyle w:val="Forte"/>
          <w:b w:val="0"/>
          <w:bCs w:val="0"/>
          <w:i/>
          <w:color w:val="FF0000"/>
          <w:sz w:val="20"/>
          <w:szCs w:val="20"/>
        </w:rPr>
      </w:pPr>
      <w:ins w:id="7" w:author="Roseli dos Santos Souza" w:date="2017-05-04T11:26:00Z">
        <w:r>
          <w:rPr>
            <w:rStyle w:val="Forte"/>
            <w:bCs w:val="0"/>
          </w:rPr>
          <w:t xml:space="preserve">MINUTA </w:t>
        </w:r>
      </w:ins>
      <w:ins w:id="8" w:author="Roseli dos Santos Souza" w:date="2017-05-04T11:22:00Z">
        <w:r w:rsidR="00783C0C">
          <w:rPr>
            <w:rStyle w:val="Forte"/>
            <w:bCs w:val="0"/>
          </w:rPr>
          <w:t>RESOLUÇÃO N</w:t>
        </w:r>
        <w:r w:rsidR="00783C0C">
          <w:rPr>
            <w:rStyle w:val="Forte"/>
            <w:bCs w:val="0"/>
            <w:u w:val="single"/>
            <w:vertAlign w:val="superscript"/>
          </w:rPr>
          <w:t>o</w:t>
        </w:r>
        <w:r w:rsidR="00783C0C">
          <w:rPr>
            <w:rStyle w:val="Forte"/>
            <w:bCs w:val="0"/>
          </w:rPr>
          <w:t xml:space="preserve"> XX, DE XX DE XXXXXXX DE 201</w:t>
        </w:r>
      </w:ins>
      <w:ins w:id="9" w:author="Roseli dos Santos Souza" w:date="2017-05-04T11:23:00Z">
        <w:r w:rsidR="00783C0C">
          <w:rPr>
            <w:rStyle w:val="Forte"/>
            <w:bCs w:val="0"/>
          </w:rPr>
          <w:t>7</w:t>
        </w:r>
      </w:ins>
    </w:p>
    <w:p w:rsidR="00783C0C" w:rsidRDefault="00783C0C" w:rsidP="00783C0C">
      <w:pPr>
        <w:tabs>
          <w:tab w:val="left" w:pos="0"/>
        </w:tabs>
        <w:autoSpaceDE w:val="0"/>
        <w:spacing w:after="120" w:line="240" w:lineRule="exact"/>
        <w:ind w:right="425"/>
        <w:jc w:val="center"/>
        <w:rPr>
          <w:ins w:id="10" w:author="Roseli dos Santos Souza" w:date="2017-05-04T11:22:00Z"/>
        </w:rPr>
      </w:pPr>
      <w:ins w:id="11" w:author="Roseli dos Santos Souza" w:date="2017-05-04T11:22:00Z">
        <w:r>
          <w:rPr>
            <w:rStyle w:val="Forte"/>
            <w:b w:val="0"/>
            <w:bCs w:val="0"/>
            <w:i/>
            <w:color w:val="FF0000"/>
            <w:sz w:val="20"/>
            <w:szCs w:val="20"/>
          </w:rPr>
          <w:t>(</w:t>
        </w:r>
        <w:r>
          <w:rPr>
            <w:rStyle w:val="Forte"/>
            <w:b w:val="0"/>
            <w:bCs w:val="0"/>
            <w:i/>
            <w:color w:val="FF0000"/>
            <w:sz w:val="20"/>
            <w:szCs w:val="20"/>
          </w:rPr>
          <w:t>CTCOB 96</w:t>
        </w:r>
        <w:r>
          <w:rPr>
            <w:rStyle w:val="Forte"/>
            <w:b w:val="0"/>
            <w:bCs w:val="0"/>
            <w:i/>
            <w:color w:val="FF0000"/>
            <w:sz w:val="20"/>
            <w:szCs w:val="20"/>
          </w:rPr>
          <w:t>ª REUNIÃO)</w:t>
        </w:r>
      </w:ins>
    </w:p>
    <w:p w:rsidR="00783C0C" w:rsidRDefault="00783C0C" w:rsidP="00783C0C">
      <w:pPr>
        <w:pStyle w:val="WW-Corpodetexto3"/>
        <w:tabs>
          <w:tab w:val="clear" w:pos="1134"/>
          <w:tab w:val="left" w:pos="1365"/>
        </w:tabs>
        <w:spacing w:after="120" w:line="240" w:lineRule="exact"/>
        <w:ind w:left="5245" w:right="30"/>
        <w:rPr>
          <w:ins w:id="12" w:author="Roseli dos Santos Souza" w:date="2017-05-04T11:22:00Z"/>
        </w:rPr>
      </w:pPr>
    </w:p>
    <w:p w:rsidR="0070301C" w:rsidRPr="0070301C" w:rsidRDefault="0070301C" w:rsidP="0070301C">
      <w:pPr>
        <w:autoSpaceDE w:val="0"/>
        <w:autoSpaceDN w:val="0"/>
        <w:adjustRightInd w:val="0"/>
        <w:spacing w:after="0" w:line="240" w:lineRule="auto"/>
        <w:jc w:val="center"/>
        <w:rPr>
          <w:rStyle w:val="EstiloNTCharCharCharCharChar"/>
          <w:rFonts w:eastAsiaTheme="minorHAnsi"/>
          <w:b/>
        </w:rPr>
      </w:pPr>
      <w:r w:rsidRPr="0070301C">
        <w:rPr>
          <w:rStyle w:val="EstiloNTCharCharCharCharChar"/>
          <w:rFonts w:eastAsiaTheme="minorHAnsi"/>
          <w:b/>
        </w:rPr>
        <w:t>MINUTA DE RESOLUÇÃO</w:t>
      </w:r>
    </w:p>
    <w:p w:rsidR="0070301C" w:rsidRPr="009859D8" w:rsidRDefault="0070301C" w:rsidP="0070301C">
      <w:pPr>
        <w:autoSpaceDE w:val="0"/>
        <w:autoSpaceDN w:val="0"/>
        <w:adjustRightInd w:val="0"/>
        <w:spacing w:after="0" w:line="240" w:lineRule="auto"/>
        <w:jc w:val="both"/>
        <w:rPr>
          <w:rStyle w:val="EstiloNTCharCharCharCharChar"/>
          <w:rFonts w:eastAsiaTheme="minorHAnsi"/>
        </w:rPr>
      </w:pPr>
    </w:p>
    <w:p w:rsidR="0070301C" w:rsidRPr="009859D8" w:rsidRDefault="0070301C" w:rsidP="0070301C">
      <w:pPr>
        <w:autoSpaceDE w:val="0"/>
        <w:autoSpaceDN w:val="0"/>
        <w:adjustRightInd w:val="0"/>
        <w:spacing w:after="0" w:line="240" w:lineRule="auto"/>
        <w:ind w:left="3828"/>
        <w:jc w:val="both"/>
        <w:rPr>
          <w:rStyle w:val="EstiloNTCharCharCharCharChar"/>
          <w:rFonts w:eastAsiaTheme="minorHAnsi"/>
        </w:rPr>
      </w:pPr>
      <w:r w:rsidRPr="009859D8">
        <w:rPr>
          <w:rStyle w:val="EstiloNTCharCharCharCharChar"/>
          <w:rFonts w:eastAsiaTheme="minorHAnsi"/>
        </w:rPr>
        <w:t xml:space="preserve">Estabelece procedimentos para </w:t>
      </w:r>
      <w:r w:rsidR="006C6367">
        <w:rPr>
          <w:rStyle w:val="EstiloNTCharCharCharCharChar"/>
          <w:rFonts w:eastAsiaTheme="minorHAnsi"/>
        </w:rPr>
        <w:t>conservação dos valores reais dos preços unitários cobrados pelo uso de recursos hídricos de domínio da União</w:t>
      </w:r>
      <w:r w:rsidR="00566677" w:rsidRPr="009859D8">
        <w:rPr>
          <w:rStyle w:val="EstiloNTCharCharCharCharChar"/>
          <w:rFonts w:eastAsiaTheme="minorHAnsi"/>
        </w:rPr>
        <w:t>.</w:t>
      </w:r>
    </w:p>
    <w:p w:rsidR="0070301C" w:rsidRDefault="0070301C" w:rsidP="008B529B">
      <w:pPr>
        <w:autoSpaceDE w:val="0"/>
        <w:autoSpaceDN w:val="0"/>
        <w:adjustRightInd w:val="0"/>
        <w:spacing w:after="0" w:line="240" w:lineRule="auto"/>
        <w:jc w:val="both"/>
        <w:rPr>
          <w:rStyle w:val="EstiloNTCharCharCharCharChar"/>
          <w:rFonts w:eastAsiaTheme="minorHAnsi"/>
        </w:rPr>
      </w:pPr>
    </w:p>
    <w:p w:rsidR="00783C0C" w:rsidRPr="00783C0C" w:rsidRDefault="00783C0C" w:rsidP="00783C0C">
      <w:pPr>
        <w:pStyle w:val="Corpodetexto21"/>
        <w:spacing w:after="120" w:line="240" w:lineRule="exact"/>
        <w:rPr>
          <w:ins w:id="13" w:author="Roseli dos Santos Souza" w:date="2017-05-04T11:23:00Z"/>
          <w:rPrChange w:id="14" w:author="Roseli dos Santos Souza" w:date="2017-05-04T11:23:00Z">
            <w:rPr>
              <w:ins w:id="15" w:author="Roseli dos Santos Souza" w:date="2017-05-04T11:23:00Z"/>
            </w:rPr>
          </w:rPrChange>
        </w:rPr>
        <w:pPrChange w:id="16" w:author="Roseli dos Santos Souza" w:date="2017-05-04T11:23:00Z">
          <w:pPr>
            <w:pStyle w:val="Corpodetexto21"/>
            <w:spacing w:after="120" w:line="240" w:lineRule="exact"/>
            <w:ind w:firstLine="1418"/>
          </w:pPr>
        </w:pPrChange>
      </w:pPr>
      <w:ins w:id="17" w:author="Roseli dos Santos Souza" w:date="2017-05-04T11:23:00Z">
        <w:r w:rsidRPr="00783C0C">
          <w:rPr>
            <w:color w:val="000000"/>
            <w:rPrChange w:id="18" w:author="Roseli dos Santos Souza" w:date="2017-05-04T11:23:00Z">
              <w:rPr>
                <w:color w:val="000000"/>
              </w:rPr>
            </w:rPrChange>
          </w:rPr>
          <w:t xml:space="preserve">O </w:t>
        </w:r>
        <w:r w:rsidRPr="00783C0C">
          <w:rPr>
            <w:b/>
            <w:bCs/>
            <w:color w:val="000000"/>
            <w:rPrChange w:id="19" w:author="Roseli dos Santos Souza" w:date="2017-05-04T11:23:00Z">
              <w:rPr>
                <w:b/>
                <w:bCs/>
                <w:color w:val="000000"/>
              </w:rPr>
            </w:rPrChange>
          </w:rPr>
          <w:t xml:space="preserve">CONSELHO NACIONAL DE RECURSOS HÍDRICOS-CNRH, </w:t>
        </w:r>
        <w:r w:rsidRPr="00783C0C">
          <w:rPr>
            <w:color w:val="000000"/>
            <w:rPrChange w:id="20" w:author="Roseli dos Santos Souza" w:date="2017-05-04T11:23:00Z">
              <w:rPr>
                <w:color w:val="000000"/>
              </w:rPr>
            </w:rPrChange>
          </w:rPr>
          <w:t>no uso das</w:t>
        </w:r>
        <w:r w:rsidRPr="00783C0C">
          <w:rPr>
            <w:rPrChange w:id="21" w:author="Roseli dos Santos Souza" w:date="2017-05-04T11:23:00Z">
              <w:rPr/>
            </w:rPrChange>
          </w:rPr>
          <w:t xml:space="preserve"> competências que lhe são conferidas pelas Leis n</w:t>
        </w:r>
        <w:r w:rsidRPr="00783C0C">
          <w:rPr>
            <w:vertAlign w:val="superscript"/>
            <w:rPrChange w:id="22" w:author="Roseli dos Santos Souza" w:date="2017-05-04T11:23:00Z">
              <w:rPr>
                <w:u w:val="single"/>
                <w:vertAlign w:val="superscript"/>
              </w:rPr>
            </w:rPrChange>
          </w:rPr>
          <w:t>os</w:t>
        </w:r>
        <w:r w:rsidRPr="00783C0C">
          <w:rPr>
            <w:rPrChange w:id="23" w:author="Roseli dos Santos Souza" w:date="2017-05-04T11:23:00Z">
              <w:rPr/>
            </w:rPrChange>
          </w:rPr>
          <w:t xml:space="preserve"> 9.433, de 8 de janeiro de 1997, e 9.984, de 17 de julho de 2000, e tendo em vista o disposto em seu Regimento Interno, anexo à Portaria MMA n</w:t>
        </w:r>
        <w:r w:rsidRPr="00783C0C">
          <w:rPr>
            <w:vertAlign w:val="superscript"/>
            <w:rPrChange w:id="24" w:author="Roseli dos Santos Souza" w:date="2017-05-04T11:23:00Z">
              <w:rPr>
                <w:u w:val="single"/>
                <w:vertAlign w:val="superscript"/>
              </w:rPr>
            </w:rPrChange>
          </w:rPr>
          <w:t>o</w:t>
        </w:r>
        <w:r w:rsidRPr="00783C0C">
          <w:rPr>
            <w:rPrChange w:id="25" w:author="Roseli dos Santos Souza" w:date="2017-05-04T11:23:00Z">
              <w:rPr/>
            </w:rPrChange>
          </w:rPr>
          <w:t xml:space="preserve"> 437, de 8 de novembro de 2013, e</w:t>
        </w:r>
      </w:ins>
    </w:p>
    <w:p w:rsidR="00783C0C" w:rsidRDefault="00DC424B" w:rsidP="008B529B">
      <w:pPr>
        <w:autoSpaceDE w:val="0"/>
        <w:autoSpaceDN w:val="0"/>
        <w:adjustRightInd w:val="0"/>
        <w:spacing w:after="0" w:line="240" w:lineRule="auto"/>
        <w:jc w:val="both"/>
        <w:rPr>
          <w:ins w:id="26" w:author="Roseli dos Santos Souza" w:date="2017-05-04T11:23:00Z"/>
          <w:rStyle w:val="EstiloNTCharCharCharCharChar"/>
          <w:rFonts w:eastAsiaTheme="minorHAnsi"/>
        </w:rPr>
      </w:pPr>
      <w:ins w:id="27" w:author="Roseli dos Santos Souza" w:date="2017-05-04T11:31:00Z">
        <w:r>
          <w:rPr>
            <w:rStyle w:val="EstiloNTCharCharCharCharChar"/>
            <w:rFonts w:eastAsiaTheme="minorHAnsi"/>
          </w:rPr>
          <w:t>Considerando ...</w:t>
        </w:r>
      </w:ins>
      <w:bookmarkStart w:id="28" w:name="_GoBack"/>
      <w:bookmarkEnd w:id="28"/>
    </w:p>
    <w:p w:rsidR="00783C0C" w:rsidRDefault="00783C0C" w:rsidP="008B529B">
      <w:pPr>
        <w:autoSpaceDE w:val="0"/>
        <w:autoSpaceDN w:val="0"/>
        <w:adjustRightInd w:val="0"/>
        <w:spacing w:after="0" w:line="240" w:lineRule="auto"/>
        <w:jc w:val="both"/>
        <w:rPr>
          <w:ins w:id="29" w:author="Roseli dos Santos Souza" w:date="2017-05-04T11:23:00Z"/>
          <w:rStyle w:val="EstiloNTCharCharCharCharChar"/>
          <w:rFonts w:eastAsiaTheme="minorHAnsi"/>
        </w:rPr>
      </w:pPr>
    </w:p>
    <w:p w:rsidR="008A242F" w:rsidRDefault="008A242F" w:rsidP="008B529B">
      <w:pPr>
        <w:autoSpaceDE w:val="0"/>
        <w:autoSpaceDN w:val="0"/>
        <w:adjustRightInd w:val="0"/>
        <w:spacing w:after="0" w:line="240" w:lineRule="auto"/>
        <w:jc w:val="both"/>
        <w:rPr>
          <w:rStyle w:val="EstiloNTCharCharCharCharChar"/>
          <w:rFonts w:eastAsiaTheme="minorHAnsi"/>
        </w:rPr>
      </w:pPr>
      <w:r>
        <w:rPr>
          <w:rStyle w:val="EstiloNTCharCharCharCharChar"/>
          <w:rFonts w:eastAsiaTheme="minorHAnsi"/>
        </w:rPr>
        <w:t xml:space="preserve">Art. 1º </w:t>
      </w:r>
      <w:r w:rsidRPr="009859D8">
        <w:rPr>
          <w:rStyle w:val="EstiloNTCharCharCharCharChar"/>
          <w:rFonts w:eastAsiaTheme="minorHAnsi"/>
        </w:rPr>
        <w:t>Estabelece</w:t>
      </w:r>
      <w:r>
        <w:rPr>
          <w:rStyle w:val="EstiloNTCharCharCharCharChar"/>
          <w:rFonts w:eastAsiaTheme="minorHAnsi"/>
        </w:rPr>
        <w:t>r</w:t>
      </w:r>
      <w:r w:rsidRPr="009859D8">
        <w:rPr>
          <w:rStyle w:val="EstiloNTCharCharCharCharChar"/>
          <w:rFonts w:eastAsiaTheme="minorHAnsi"/>
        </w:rPr>
        <w:t xml:space="preserve"> procedimentos para </w:t>
      </w:r>
      <w:r>
        <w:rPr>
          <w:rStyle w:val="EstiloNTCharCharCharCharChar"/>
          <w:rFonts w:eastAsiaTheme="minorHAnsi"/>
        </w:rPr>
        <w:t>conservação dos valores reais dos preços unitários cobrados pelo uso de recursos hídricos de domínio da União.</w:t>
      </w:r>
    </w:p>
    <w:p w:rsidR="008A242F" w:rsidRPr="009859D8" w:rsidRDefault="008A242F" w:rsidP="008B529B">
      <w:pPr>
        <w:autoSpaceDE w:val="0"/>
        <w:autoSpaceDN w:val="0"/>
        <w:adjustRightInd w:val="0"/>
        <w:spacing w:after="0" w:line="240" w:lineRule="auto"/>
        <w:jc w:val="both"/>
        <w:rPr>
          <w:rStyle w:val="EstiloNTCharCharCharCharChar"/>
          <w:rFonts w:eastAsiaTheme="minorHAnsi"/>
        </w:rPr>
      </w:pPr>
    </w:p>
    <w:p w:rsidR="00392730" w:rsidRPr="009859D8" w:rsidRDefault="00DD102B" w:rsidP="008B5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9D8">
        <w:rPr>
          <w:rStyle w:val="EstiloNTCharCharCharCharChar"/>
          <w:rFonts w:eastAsiaTheme="minorHAnsi"/>
        </w:rPr>
        <w:t xml:space="preserve">Art. </w:t>
      </w:r>
      <w:r w:rsidR="008A242F">
        <w:rPr>
          <w:rStyle w:val="EstiloNTCharCharCharCharChar"/>
          <w:rFonts w:eastAsiaTheme="minorHAnsi"/>
        </w:rPr>
        <w:t>2</w:t>
      </w:r>
      <w:r w:rsidRPr="009859D8">
        <w:rPr>
          <w:rStyle w:val="EstiloNTCharCharCharCharChar"/>
          <w:rFonts w:eastAsiaTheme="minorHAnsi"/>
        </w:rPr>
        <w:t xml:space="preserve">º </w:t>
      </w:r>
      <w:r w:rsidR="00392730" w:rsidRPr="009859D8">
        <w:rPr>
          <w:rStyle w:val="EstiloNTCharCharCharCharChar"/>
          <w:rFonts w:eastAsiaTheme="minorHAnsi"/>
        </w:rPr>
        <w:t xml:space="preserve">Os Comitês de Bacia Hidrográfica de rios de domínio da União poderão sugerir, </w:t>
      </w:r>
      <w:r w:rsidRPr="009859D8">
        <w:rPr>
          <w:rStyle w:val="EstiloNTCharCharCharCharChar"/>
          <w:rFonts w:eastAsiaTheme="minorHAnsi"/>
        </w:rPr>
        <w:t xml:space="preserve">a </w:t>
      </w:r>
      <w:r w:rsidR="00392730" w:rsidRPr="009859D8">
        <w:rPr>
          <w:rStyle w:val="EstiloNTCharCharCharCharChar"/>
          <w:rFonts w:eastAsiaTheme="minorHAnsi"/>
        </w:rPr>
        <w:t xml:space="preserve">qualquer tempo, </w:t>
      </w:r>
      <w:r w:rsidR="00392730" w:rsidRPr="009859D8">
        <w:rPr>
          <w:rFonts w:ascii="Times New Roman" w:hAnsi="Times New Roman" w:cs="Times New Roman"/>
          <w:sz w:val="24"/>
          <w:szCs w:val="24"/>
        </w:rPr>
        <w:t>mecanismos e quantitativos para definição</w:t>
      </w:r>
      <w:r w:rsidRPr="009859D8">
        <w:rPr>
          <w:rFonts w:ascii="Times New Roman" w:hAnsi="Times New Roman" w:cs="Times New Roman"/>
          <w:sz w:val="24"/>
          <w:szCs w:val="24"/>
        </w:rPr>
        <w:t>,</w:t>
      </w:r>
      <w:r w:rsidR="00392730" w:rsidRPr="009859D8">
        <w:rPr>
          <w:rFonts w:ascii="Times New Roman" w:hAnsi="Times New Roman" w:cs="Times New Roman"/>
          <w:sz w:val="24"/>
          <w:szCs w:val="24"/>
        </w:rPr>
        <w:t xml:space="preserve"> pelo Conselho Nacional de Recursos Hídricos</w:t>
      </w:r>
      <w:r w:rsidRPr="009859D8">
        <w:rPr>
          <w:rFonts w:ascii="Times New Roman" w:hAnsi="Times New Roman" w:cs="Times New Roman"/>
          <w:sz w:val="24"/>
          <w:szCs w:val="24"/>
        </w:rPr>
        <w:t>,</w:t>
      </w:r>
      <w:r w:rsidR="00392730" w:rsidRPr="009859D8">
        <w:rPr>
          <w:rFonts w:ascii="Times New Roman" w:hAnsi="Times New Roman" w:cs="Times New Roman"/>
          <w:sz w:val="24"/>
          <w:szCs w:val="24"/>
        </w:rPr>
        <w:t xml:space="preserve"> dos valores a serem cobrados pelo uso dos recursos hídricos de domínio da União.</w:t>
      </w:r>
    </w:p>
    <w:p w:rsidR="00392730" w:rsidRPr="009859D8" w:rsidRDefault="00392730" w:rsidP="008B5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2730" w:rsidRPr="009859D8" w:rsidRDefault="00DD102B" w:rsidP="00392730">
      <w:pPr>
        <w:autoSpaceDE w:val="0"/>
        <w:autoSpaceDN w:val="0"/>
        <w:adjustRightInd w:val="0"/>
        <w:spacing w:after="0" w:line="240" w:lineRule="auto"/>
        <w:jc w:val="both"/>
        <w:rPr>
          <w:rStyle w:val="EstiloNTCharCharCharCharChar"/>
          <w:rFonts w:eastAsiaTheme="minorHAnsi"/>
        </w:rPr>
      </w:pPr>
      <w:r w:rsidRPr="009859D8">
        <w:rPr>
          <w:rFonts w:ascii="Times New Roman" w:hAnsi="Times New Roman" w:cs="Times New Roman"/>
          <w:sz w:val="24"/>
          <w:szCs w:val="24"/>
        </w:rPr>
        <w:t xml:space="preserve">Parágrafo único. </w:t>
      </w:r>
      <w:r w:rsidR="00392730" w:rsidRPr="009859D8">
        <w:rPr>
          <w:rFonts w:ascii="Times New Roman" w:hAnsi="Times New Roman" w:cs="Times New Roman"/>
          <w:sz w:val="24"/>
          <w:szCs w:val="24"/>
        </w:rPr>
        <w:t xml:space="preserve">Compete </w:t>
      </w:r>
      <w:r w:rsidR="00FC2302">
        <w:rPr>
          <w:rFonts w:ascii="Times New Roman" w:hAnsi="Times New Roman" w:cs="Times New Roman"/>
          <w:sz w:val="24"/>
          <w:szCs w:val="24"/>
        </w:rPr>
        <w:t>às</w:t>
      </w:r>
      <w:r w:rsidR="00FC2302" w:rsidRPr="009859D8">
        <w:rPr>
          <w:rFonts w:ascii="Times New Roman" w:hAnsi="Times New Roman" w:cs="Times New Roman"/>
          <w:sz w:val="24"/>
          <w:szCs w:val="24"/>
        </w:rPr>
        <w:t xml:space="preserve"> </w:t>
      </w:r>
      <w:r w:rsidR="00392730" w:rsidRPr="009859D8">
        <w:rPr>
          <w:rFonts w:ascii="Times New Roman" w:hAnsi="Times New Roman" w:cs="Times New Roman"/>
          <w:sz w:val="24"/>
          <w:szCs w:val="24"/>
        </w:rPr>
        <w:t>Agência</w:t>
      </w:r>
      <w:r w:rsidRPr="009859D8">
        <w:rPr>
          <w:rFonts w:ascii="Times New Roman" w:hAnsi="Times New Roman" w:cs="Times New Roman"/>
          <w:sz w:val="24"/>
          <w:szCs w:val="24"/>
        </w:rPr>
        <w:t>s</w:t>
      </w:r>
      <w:r w:rsidR="00392730" w:rsidRPr="009859D8">
        <w:rPr>
          <w:rFonts w:ascii="Times New Roman" w:hAnsi="Times New Roman" w:cs="Times New Roman"/>
          <w:sz w:val="24"/>
          <w:szCs w:val="24"/>
        </w:rPr>
        <w:t xml:space="preserve"> de Água ou entidade</w:t>
      </w:r>
      <w:r w:rsidRPr="009859D8">
        <w:rPr>
          <w:rFonts w:ascii="Times New Roman" w:hAnsi="Times New Roman" w:cs="Times New Roman"/>
          <w:sz w:val="24"/>
          <w:szCs w:val="24"/>
        </w:rPr>
        <w:t>s</w:t>
      </w:r>
      <w:r w:rsidR="00392730" w:rsidRPr="009859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730" w:rsidRPr="009859D8">
        <w:rPr>
          <w:rFonts w:ascii="Times New Roman" w:hAnsi="Times New Roman" w:cs="Times New Roman"/>
          <w:sz w:val="24"/>
          <w:szCs w:val="24"/>
        </w:rPr>
        <w:t>delegatária</w:t>
      </w:r>
      <w:r w:rsidRPr="009859D8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392730" w:rsidRPr="009859D8">
        <w:rPr>
          <w:rFonts w:ascii="Times New Roman" w:hAnsi="Times New Roman" w:cs="Times New Roman"/>
          <w:sz w:val="24"/>
          <w:szCs w:val="24"/>
        </w:rPr>
        <w:t xml:space="preserve"> de suas funções</w:t>
      </w:r>
      <w:r w:rsidRPr="009859D8">
        <w:rPr>
          <w:rStyle w:val="EstiloNTCharCharCharCharChar"/>
          <w:rFonts w:eastAsiaTheme="minorHAnsi"/>
        </w:rPr>
        <w:t xml:space="preserve"> propor ao respectivo ou respectivos Comitês de Bacia Hidrográfica os </w:t>
      </w:r>
      <w:r w:rsidRPr="009859D8">
        <w:rPr>
          <w:rFonts w:ascii="Times New Roman" w:hAnsi="Times New Roman" w:cs="Times New Roman"/>
          <w:sz w:val="24"/>
          <w:szCs w:val="24"/>
        </w:rPr>
        <w:t>mecanismos e quantitativos</w:t>
      </w:r>
      <w:r w:rsidR="00392730" w:rsidRPr="009859D8">
        <w:rPr>
          <w:rFonts w:ascii="Times New Roman" w:hAnsi="Times New Roman" w:cs="Times New Roman"/>
          <w:sz w:val="24"/>
          <w:szCs w:val="24"/>
        </w:rPr>
        <w:t xml:space="preserve"> </w:t>
      </w:r>
      <w:r w:rsidRPr="009859D8">
        <w:rPr>
          <w:rFonts w:ascii="Times New Roman" w:hAnsi="Times New Roman" w:cs="Times New Roman"/>
          <w:sz w:val="24"/>
          <w:szCs w:val="24"/>
        </w:rPr>
        <w:t>de cobrança pelo uso dos recursos hídricos de domínio da União</w:t>
      </w:r>
      <w:ins w:id="30" w:author="Marco Antonio Mota Amorim" w:date="2017-05-04T09:21:00Z">
        <w:r w:rsidR="00BA3629">
          <w:rPr>
            <w:rStyle w:val="EstiloNTCharCharCharCharChar"/>
            <w:rFonts w:eastAsiaTheme="minorHAnsi"/>
          </w:rPr>
          <w:t xml:space="preserve">, mediante estudos técnicos </w:t>
        </w:r>
      </w:ins>
      <w:ins w:id="31" w:author="Marco Antonio Mota Amorim" w:date="2017-05-04T10:07:00Z">
        <w:r w:rsidR="001C4D7F">
          <w:rPr>
            <w:rStyle w:val="EstiloNTCharCharCharCharChar"/>
            <w:rFonts w:eastAsiaTheme="minorHAnsi"/>
          </w:rPr>
          <w:t>c</w:t>
        </w:r>
      </w:ins>
      <w:ins w:id="32" w:author="Marco Antonio Mota Amorim" w:date="2017-05-04T09:21:00Z">
        <w:r w:rsidR="00BA3629">
          <w:rPr>
            <w:rStyle w:val="EstiloNTCharCharCharCharChar"/>
            <w:rFonts w:eastAsiaTheme="minorHAnsi"/>
          </w:rPr>
          <w:t>om observância a</w:t>
        </w:r>
      </w:ins>
      <w:ins w:id="33" w:author="Marco Antonio Mota Amorim" w:date="2017-05-04T09:24:00Z">
        <w:r w:rsidR="00BA3629">
          <w:rPr>
            <w:rStyle w:val="EstiloNTCharCharCharCharChar"/>
            <w:rFonts w:eastAsiaTheme="minorHAnsi"/>
          </w:rPr>
          <w:t>o</w:t>
        </w:r>
      </w:ins>
      <w:ins w:id="34" w:author="Marco Antonio Mota Amorim" w:date="2017-05-04T10:23:00Z">
        <w:r w:rsidR="0036768E">
          <w:rPr>
            <w:rStyle w:val="EstiloNTCharCharCharCharChar"/>
            <w:rFonts w:eastAsiaTheme="minorHAnsi"/>
          </w:rPr>
          <w:t xml:space="preserve"> alcance do</w:t>
        </w:r>
      </w:ins>
      <w:ins w:id="35" w:author="Marco Antonio Mota Amorim" w:date="2017-05-04T09:24:00Z">
        <w:r w:rsidR="00BA3629">
          <w:rPr>
            <w:rStyle w:val="EstiloNTCharCharCharCharChar"/>
            <w:rFonts w:eastAsiaTheme="minorHAnsi"/>
          </w:rPr>
          <w:t>s objetivos da cobrança</w:t>
        </w:r>
      </w:ins>
      <w:r w:rsidRPr="009859D8">
        <w:rPr>
          <w:rFonts w:ascii="Times New Roman" w:hAnsi="Times New Roman" w:cs="Times New Roman"/>
          <w:sz w:val="24"/>
          <w:szCs w:val="24"/>
        </w:rPr>
        <w:t>.</w:t>
      </w:r>
    </w:p>
    <w:p w:rsidR="00392730" w:rsidRPr="009859D8" w:rsidRDefault="00392730" w:rsidP="008B5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102B" w:rsidRPr="009859D8" w:rsidRDefault="00DD102B" w:rsidP="00DD1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59D8">
        <w:rPr>
          <w:rStyle w:val="EstiloNTCharCharCharCharChar"/>
          <w:rFonts w:eastAsiaTheme="minorHAnsi"/>
        </w:rPr>
        <w:t xml:space="preserve">Art. </w:t>
      </w:r>
      <w:r w:rsidR="008A242F">
        <w:rPr>
          <w:rStyle w:val="EstiloNTCharCharCharCharChar"/>
          <w:rFonts w:eastAsiaTheme="minorHAnsi"/>
        </w:rPr>
        <w:t>3</w:t>
      </w:r>
      <w:r w:rsidRPr="009859D8">
        <w:rPr>
          <w:rStyle w:val="EstiloNTCharCharCharCharChar"/>
          <w:rFonts w:eastAsiaTheme="minorHAnsi"/>
        </w:rPr>
        <w:t>º</w:t>
      </w:r>
      <w:r w:rsidR="0068352C">
        <w:rPr>
          <w:rStyle w:val="EstiloNTCharCharCharCharChar"/>
          <w:rFonts w:eastAsiaTheme="minorHAnsi"/>
        </w:rPr>
        <w:t xml:space="preserve"> </w:t>
      </w:r>
      <w:r w:rsidR="00840FE6">
        <w:rPr>
          <w:rFonts w:ascii="Times New Roman" w:hAnsi="Times New Roman" w:cs="Times New Roman"/>
          <w:sz w:val="24"/>
          <w:szCs w:val="24"/>
        </w:rPr>
        <w:t xml:space="preserve">A </w:t>
      </w:r>
      <w:r w:rsidR="00A757ED" w:rsidRPr="009859D8">
        <w:rPr>
          <w:rFonts w:ascii="Times New Roman" w:hAnsi="Times New Roman" w:cs="Times New Roman"/>
          <w:sz w:val="24"/>
          <w:szCs w:val="24"/>
        </w:rPr>
        <w:t xml:space="preserve">partir de </w:t>
      </w:r>
      <w:r w:rsidRPr="009859D8">
        <w:rPr>
          <w:rFonts w:ascii="Times New Roman" w:hAnsi="Times New Roman" w:cs="Times New Roman"/>
          <w:sz w:val="24"/>
          <w:szCs w:val="24"/>
        </w:rPr>
        <w:t>1º de janeiro de 201</w:t>
      </w:r>
      <w:r w:rsidR="001E6D3E">
        <w:rPr>
          <w:rFonts w:ascii="Times New Roman" w:hAnsi="Times New Roman" w:cs="Times New Roman"/>
          <w:sz w:val="24"/>
          <w:szCs w:val="24"/>
        </w:rPr>
        <w:t>8</w:t>
      </w:r>
      <w:r w:rsidRPr="009859D8">
        <w:rPr>
          <w:rFonts w:ascii="Times New Roman" w:hAnsi="Times New Roman" w:cs="Times New Roman"/>
          <w:sz w:val="24"/>
          <w:szCs w:val="24"/>
        </w:rPr>
        <w:t xml:space="preserve">, </w:t>
      </w:r>
      <w:r w:rsidR="00840FE6">
        <w:rPr>
          <w:rFonts w:ascii="Times New Roman" w:hAnsi="Times New Roman" w:cs="Times New Roman"/>
          <w:sz w:val="24"/>
          <w:szCs w:val="24"/>
        </w:rPr>
        <w:t xml:space="preserve">os preços unitários </w:t>
      </w:r>
      <w:r w:rsidR="00263D12">
        <w:rPr>
          <w:rFonts w:ascii="Times New Roman" w:hAnsi="Times New Roman" w:cs="Times New Roman"/>
          <w:sz w:val="24"/>
          <w:szCs w:val="24"/>
        </w:rPr>
        <w:t xml:space="preserve">definidos pelo CNRH </w:t>
      </w:r>
      <w:r w:rsidR="00840FE6">
        <w:rPr>
          <w:rFonts w:ascii="Times New Roman" w:hAnsi="Times New Roman" w:cs="Times New Roman"/>
          <w:sz w:val="24"/>
          <w:szCs w:val="24"/>
        </w:rPr>
        <w:t xml:space="preserve">vigorarão </w:t>
      </w:r>
      <w:r w:rsidRPr="009859D8">
        <w:rPr>
          <w:rFonts w:ascii="Times New Roman" w:hAnsi="Times New Roman" w:cs="Times New Roman"/>
          <w:sz w:val="24"/>
          <w:szCs w:val="24"/>
        </w:rPr>
        <w:t xml:space="preserve">acrescidos da variação do Índice Nacional </w:t>
      </w:r>
      <w:r w:rsidRPr="009859D8">
        <w:rPr>
          <w:rFonts w:ascii="Times New Roman" w:hAnsi="Times New Roman" w:cs="Times New Roman"/>
          <w:bCs/>
          <w:sz w:val="24"/>
          <w:szCs w:val="24"/>
        </w:rPr>
        <w:t>de Preços ao Consumidor Amplo do Instituto Brasileiro de Geografia e Estatística - IPCA/IBGE</w:t>
      </w:r>
      <w:r w:rsidR="006425E7" w:rsidRPr="009859D8">
        <w:rPr>
          <w:rFonts w:ascii="Times New Roman" w:hAnsi="Times New Roman" w:cs="Times New Roman"/>
          <w:bCs/>
          <w:sz w:val="24"/>
          <w:szCs w:val="24"/>
        </w:rPr>
        <w:t>,</w:t>
      </w:r>
      <w:r w:rsidR="006425E7" w:rsidRPr="009859D8">
        <w:rPr>
          <w:rStyle w:val="EstiloNTCharCharCharCharChar"/>
          <w:rFonts w:eastAsiaTheme="minorHAnsi"/>
        </w:rPr>
        <w:t xml:space="preserve"> ou de índice que vier a sucedê-lo</w:t>
      </w:r>
      <w:r w:rsidRPr="009859D8">
        <w:rPr>
          <w:rFonts w:ascii="Times New Roman" w:hAnsi="Times New Roman" w:cs="Times New Roman"/>
          <w:bCs/>
          <w:sz w:val="24"/>
          <w:szCs w:val="24"/>
        </w:rPr>
        <w:t>.</w:t>
      </w:r>
    </w:p>
    <w:p w:rsidR="00DD102B" w:rsidRPr="009859D8" w:rsidRDefault="00DD102B" w:rsidP="008B5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102B" w:rsidRPr="009859D8" w:rsidRDefault="00861E5F" w:rsidP="008B5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9D8">
        <w:rPr>
          <w:rFonts w:ascii="Times New Roman" w:hAnsi="Times New Roman" w:cs="Times New Roman"/>
          <w:sz w:val="24"/>
          <w:szCs w:val="24"/>
        </w:rPr>
        <w:t xml:space="preserve">§ </w:t>
      </w:r>
      <w:r w:rsidR="00263D12">
        <w:rPr>
          <w:rFonts w:ascii="Times New Roman" w:hAnsi="Times New Roman" w:cs="Times New Roman"/>
          <w:sz w:val="24"/>
          <w:szCs w:val="24"/>
        </w:rPr>
        <w:t>1</w:t>
      </w:r>
      <w:r w:rsidRPr="009859D8">
        <w:rPr>
          <w:rFonts w:ascii="Times New Roman" w:hAnsi="Times New Roman" w:cs="Times New Roman"/>
          <w:sz w:val="24"/>
          <w:szCs w:val="24"/>
        </w:rPr>
        <w:t xml:space="preserve">º </w:t>
      </w:r>
      <w:r w:rsidR="00BB770A">
        <w:rPr>
          <w:rFonts w:ascii="Times New Roman" w:hAnsi="Times New Roman" w:cs="Times New Roman"/>
          <w:sz w:val="24"/>
          <w:szCs w:val="24"/>
        </w:rPr>
        <w:t>Para o exercício 201</w:t>
      </w:r>
      <w:r w:rsidR="001E6D3E">
        <w:rPr>
          <w:rFonts w:ascii="Times New Roman" w:hAnsi="Times New Roman" w:cs="Times New Roman"/>
          <w:sz w:val="24"/>
          <w:szCs w:val="24"/>
        </w:rPr>
        <w:t>8</w:t>
      </w:r>
      <w:r w:rsidR="00BB770A">
        <w:rPr>
          <w:rFonts w:ascii="Times New Roman" w:hAnsi="Times New Roman" w:cs="Times New Roman"/>
          <w:sz w:val="24"/>
          <w:szCs w:val="24"/>
        </w:rPr>
        <w:t xml:space="preserve"> a</w:t>
      </w:r>
      <w:r w:rsidRPr="009859D8">
        <w:rPr>
          <w:rFonts w:ascii="Times New Roman" w:hAnsi="Times New Roman" w:cs="Times New Roman"/>
          <w:sz w:val="24"/>
          <w:szCs w:val="24"/>
        </w:rPr>
        <w:t>plicar-se-á</w:t>
      </w:r>
      <w:r w:rsidR="00A757ED" w:rsidRPr="009859D8">
        <w:rPr>
          <w:rFonts w:ascii="Times New Roman" w:hAnsi="Times New Roman" w:cs="Times New Roman"/>
          <w:sz w:val="24"/>
          <w:szCs w:val="24"/>
        </w:rPr>
        <w:t xml:space="preserve"> ao preço unitário vigente a variação do IPCA/IBGE </w:t>
      </w:r>
      <w:r w:rsidR="00C62C3E">
        <w:rPr>
          <w:rFonts w:ascii="Times New Roman" w:hAnsi="Times New Roman" w:cs="Times New Roman"/>
          <w:sz w:val="24"/>
          <w:szCs w:val="24"/>
        </w:rPr>
        <w:t>d</w:t>
      </w:r>
      <w:r w:rsidRPr="009859D8">
        <w:rPr>
          <w:rFonts w:ascii="Times New Roman" w:hAnsi="Times New Roman" w:cs="Times New Roman"/>
          <w:sz w:val="24"/>
          <w:szCs w:val="24"/>
        </w:rPr>
        <w:t>o mês d</w:t>
      </w:r>
      <w:r w:rsidR="0049036A" w:rsidRPr="009859D8">
        <w:rPr>
          <w:rFonts w:ascii="Times New Roman" w:hAnsi="Times New Roman" w:cs="Times New Roman"/>
          <w:sz w:val="24"/>
          <w:szCs w:val="24"/>
        </w:rPr>
        <w:t>e aprovação d</w:t>
      </w:r>
      <w:r w:rsidR="005C66AB" w:rsidRPr="009859D8">
        <w:rPr>
          <w:rFonts w:ascii="Times New Roman" w:hAnsi="Times New Roman" w:cs="Times New Roman"/>
          <w:sz w:val="24"/>
          <w:szCs w:val="24"/>
        </w:rPr>
        <w:t xml:space="preserve">a Resolução do CNRH que define os valores e mecanismos de cobrança </w:t>
      </w:r>
      <w:r w:rsidR="00C62C3E">
        <w:rPr>
          <w:rFonts w:ascii="Times New Roman" w:hAnsi="Times New Roman" w:cs="Times New Roman"/>
          <w:sz w:val="24"/>
          <w:szCs w:val="24"/>
        </w:rPr>
        <w:t>a</w:t>
      </w:r>
      <w:r w:rsidR="00A757ED" w:rsidRPr="009859D8">
        <w:rPr>
          <w:rFonts w:ascii="Times New Roman" w:hAnsi="Times New Roman" w:cs="Times New Roman"/>
          <w:sz w:val="24"/>
          <w:szCs w:val="24"/>
        </w:rPr>
        <w:t>o mês de outubro de 201</w:t>
      </w:r>
      <w:r w:rsidR="001E6D3E">
        <w:rPr>
          <w:rFonts w:ascii="Times New Roman" w:hAnsi="Times New Roman" w:cs="Times New Roman"/>
          <w:sz w:val="24"/>
          <w:szCs w:val="24"/>
        </w:rPr>
        <w:t>7</w:t>
      </w:r>
      <w:r w:rsidR="00A757ED" w:rsidRPr="009859D8">
        <w:rPr>
          <w:rFonts w:ascii="Times New Roman" w:hAnsi="Times New Roman" w:cs="Times New Roman"/>
          <w:sz w:val="24"/>
          <w:szCs w:val="24"/>
        </w:rPr>
        <w:t>.</w:t>
      </w:r>
    </w:p>
    <w:p w:rsidR="005C66AB" w:rsidRDefault="005C66AB" w:rsidP="008B5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79C6" w:rsidRDefault="00E579C6" w:rsidP="00E579C6">
      <w:pPr>
        <w:autoSpaceDE w:val="0"/>
        <w:autoSpaceDN w:val="0"/>
        <w:adjustRightInd w:val="0"/>
        <w:spacing w:after="0" w:line="240" w:lineRule="auto"/>
        <w:jc w:val="both"/>
        <w:rPr>
          <w:rStyle w:val="EstiloNTCharCharCharCharChar"/>
          <w:rFonts w:eastAsiaTheme="minorHAnsi"/>
        </w:rPr>
      </w:pPr>
      <w:r w:rsidRPr="009859D8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859D8">
        <w:rPr>
          <w:rFonts w:ascii="Times New Roman" w:hAnsi="Times New Roman" w:cs="Times New Roman"/>
          <w:sz w:val="24"/>
          <w:szCs w:val="24"/>
        </w:rPr>
        <w:t xml:space="preserve">º </w:t>
      </w:r>
      <w:r w:rsidR="00BB770A">
        <w:rPr>
          <w:rFonts w:ascii="Times New Roman" w:hAnsi="Times New Roman" w:cs="Times New Roman"/>
          <w:sz w:val="24"/>
          <w:szCs w:val="24"/>
        </w:rPr>
        <w:t xml:space="preserve">Para os exercícios seguintes aplicar-se-á ao </w:t>
      </w:r>
      <w:r w:rsidRPr="009859D8">
        <w:rPr>
          <w:rStyle w:val="EstiloNTCharCharCharCharChar"/>
          <w:rFonts w:eastAsiaTheme="minorHAnsi"/>
        </w:rPr>
        <w:t xml:space="preserve">preço unitário </w:t>
      </w:r>
      <w:r w:rsidR="00C23C4A">
        <w:rPr>
          <w:rStyle w:val="EstiloNTCharCharCharCharChar"/>
          <w:rFonts w:eastAsiaTheme="minorHAnsi"/>
        </w:rPr>
        <w:t xml:space="preserve">vigente </w:t>
      </w:r>
      <w:r w:rsidRPr="009859D8">
        <w:rPr>
          <w:rStyle w:val="EstiloNTCharCharCharCharChar"/>
          <w:rFonts w:eastAsiaTheme="minorHAnsi"/>
        </w:rPr>
        <w:t xml:space="preserve">a variação </w:t>
      </w:r>
      <w:r w:rsidR="00DE1CD1">
        <w:rPr>
          <w:rStyle w:val="EstiloNTCharCharCharCharChar"/>
          <w:rFonts w:eastAsiaTheme="minorHAnsi"/>
        </w:rPr>
        <w:t xml:space="preserve">do </w:t>
      </w:r>
      <w:r w:rsidR="00DE1CD1" w:rsidRPr="009859D8">
        <w:rPr>
          <w:rStyle w:val="EstiloNTCharCharCharCharChar"/>
          <w:rFonts w:eastAsiaTheme="minorHAnsi"/>
        </w:rPr>
        <w:t xml:space="preserve">IPCA/IBGE </w:t>
      </w:r>
      <w:r w:rsidR="00DE1CD1">
        <w:rPr>
          <w:rStyle w:val="EstiloNTCharCharCharCharChar"/>
          <w:rFonts w:eastAsiaTheme="minorHAnsi"/>
        </w:rPr>
        <w:t xml:space="preserve">no interstício de 12 (doze) meses, apurado em </w:t>
      </w:r>
      <w:r w:rsidRPr="009859D8">
        <w:rPr>
          <w:rStyle w:val="EstiloNTCharCharCharCharChar"/>
          <w:rFonts w:eastAsiaTheme="minorHAnsi"/>
        </w:rPr>
        <w:t xml:space="preserve">outubro do ano </w:t>
      </w:r>
      <w:r w:rsidR="00DE1CD1">
        <w:rPr>
          <w:rStyle w:val="EstiloNTCharCharCharCharChar"/>
          <w:rFonts w:eastAsiaTheme="minorHAnsi"/>
        </w:rPr>
        <w:t>anterior</w:t>
      </w:r>
      <w:r w:rsidRPr="009859D8">
        <w:rPr>
          <w:rStyle w:val="EstiloNTCharCharCharCharChar"/>
          <w:rFonts w:eastAsiaTheme="minorHAnsi"/>
        </w:rPr>
        <w:t>.</w:t>
      </w:r>
    </w:p>
    <w:p w:rsidR="00E579C6" w:rsidRDefault="00E579C6" w:rsidP="008B5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151D" w:rsidRPr="009859D8" w:rsidRDefault="00B5151D" w:rsidP="00B51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9D8">
        <w:rPr>
          <w:rStyle w:val="EstiloNTCharCharCharCharChar"/>
          <w:rFonts w:eastAsiaTheme="minorHAnsi"/>
        </w:rPr>
        <w:t xml:space="preserve">Art. </w:t>
      </w:r>
      <w:r>
        <w:rPr>
          <w:rStyle w:val="EstiloNTCharCharCharCharChar"/>
          <w:rFonts w:eastAsiaTheme="minorHAnsi"/>
        </w:rPr>
        <w:t>4</w:t>
      </w:r>
      <w:r w:rsidRPr="009859D8">
        <w:rPr>
          <w:rStyle w:val="EstiloNTCharCharCharCharChar"/>
          <w:rFonts w:eastAsiaTheme="minorHAnsi"/>
        </w:rPr>
        <w:t>º</w:t>
      </w:r>
      <w:r>
        <w:rPr>
          <w:rStyle w:val="EstiloNTCharCharCharCharChar"/>
          <w:rFonts w:eastAsiaTheme="minorHAnsi"/>
        </w:rPr>
        <w:t xml:space="preserve"> Aos </w:t>
      </w:r>
      <w:r>
        <w:rPr>
          <w:rFonts w:ascii="Times New Roman" w:hAnsi="Times New Roman" w:cs="Times New Roman"/>
          <w:sz w:val="24"/>
          <w:szCs w:val="24"/>
        </w:rPr>
        <w:t>preços unitários a serem definidos pelo CNRH</w:t>
      </w:r>
      <w:r w:rsidR="00A853F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partir de mecanismos e quantitativos sugeridos pelos Comitês de Bacia Hidrográfica de rios de domínio da União</w:t>
      </w:r>
      <w:r w:rsidR="00A853F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53FC">
        <w:rPr>
          <w:rFonts w:ascii="Times New Roman" w:hAnsi="Times New Roman" w:cs="Times New Roman"/>
          <w:sz w:val="24"/>
          <w:szCs w:val="24"/>
        </w:rPr>
        <w:t>aplicar-se-</w:t>
      </w:r>
      <w:r w:rsidR="00C62C3E">
        <w:rPr>
          <w:rFonts w:ascii="Times New Roman" w:hAnsi="Times New Roman" w:cs="Times New Roman"/>
          <w:sz w:val="24"/>
          <w:szCs w:val="24"/>
        </w:rPr>
        <w:t>ão</w:t>
      </w:r>
      <w:r w:rsidR="00A853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para </w:t>
      </w:r>
      <w:r w:rsidR="0049798A">
        <w:rPr>
          <w:rFonts w:ascii="Times New Roman" w:hAnsi="Times New Roman" w:cs="Times New Roman"/>
          <w:sz w:val="24"/>
          <w:szCs w:val="24"/>
        </w:rPr>
        <w:t xml:space="preserve">os </w:t>
      </w:r>
      <w:r>
        <w:rPr>
          <w:rFonts w:ascii="Times New Roman" w:hAnsi="Times New Roman" w:cs="Times New Roman"/>
          <w:sz w:val="24"/>
          <w:szCs w:val="24"/>
        </w:rPr>
        <w:t xml:space="preserve">exercícios seguintes </w:t>
      </w:r>
      <w:r w:rsidR="00C62C3E">
        <w:rPr>
          <w:rFonts w:ascii="Times New Roman" w:hAnsi="Times New Roman" w:cs="Times New Roman"/>
          <w:sz w:val="24"/>
          <w:szCs w:val="24"/>
        </w:rPr>
        <w:t xml:space="preserve">ao da </w:t>
      </w:r>
      <w:r w:rsidR="00A853FC">
        <w:rPr>
          <w:rFonts w:ascii="Times New Roman" w:hAnsi="Times New Roman" w:cs="Times New Roman"/>
          <w:sz w:val="24"/>
          <w:szCs w:val="24"/>
        </w:rPr>
        <w:t xml:space="preserve">sua </w:t>
      </w:r>
      <w:r w:rsidR="00DE1CD1">
        <w:rPr>
          <w:rFonts w:ascii="Times New Roman" w:hAnsi="Times New Roman" w:cs="Times New Roman"/>
          <w:sz w:val="24"/>
          <w:szCs w:val="24"/>
        </w:rPr>
        <w:t>definição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1CD1" w:rsidRPr="009859D8">
        <w:rPr>
          <w:rStyle w:val="EstiloNTCharCharCharCharChar"/>
          <w:rFonts w:eastAsiaTheme="minorHAnsi"/>
        </w:rPr>
        <w:t xml:space="preserve">a variação </w:t>
      </w:r>
      <w:r w:rsidR="00DE1CD1">
        <w:rPr>
          <w:rStyle w:val="EstiloNTCharCharCharCharChar"/>
          <w:rFonts w:eastAsiaTheme="minorHAnsi"/>
        </w:rPr>
        <w:t xml:space="preserve">do </w:t>
      </w:r>
      <w:r w:rsidR="00DE1CD1" w:rsidRPr="009859D8">
        <w:rPr>
          <w:rStyle w:val="EstiloNTCharCharCharCharChar"/>
          <w:rFonts w:eastAsiaTheme="minorHAnsi"/>
        </w:rPr>
        <w:t>IPCA/IBGE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5151D" w:rsidRDefault="00B5151D" w:rsidP="008B5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6F4B" w:rsidRPr="009859D8" w:rsidRDefault="00C66F4B" w:rsidP="00C6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9D8">
        <w:rPr>
          <w:rFonts w:ascii="Times New Roman" w:hAnsi="Times New Roman" w:cs="Times New Roman"/>
          <w:sz w:val="24"/>
          <w:szCs w:val="24"/>
        </w:rPr>
        <w:lastRenderedPageBreak/>
        <w:t xml:space="preserve">§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859D8">
        <w:rPr>
          <w:rFonts w:ascii="Times New Roman" w:hAnsi="Times New Roman" w:cs="Times New Roman"/>
          <w:sz w:val="24"/>
          <w:szCs w:val="24"/>
        </w:rPr>
        <w:t xml:space="preserve">º </w:t>
      </w:r>
      <w:r>
        <w:rPr>
          <w:rFonts w:ascii="Times New Roman" w:hAnsi="Times New Roman" w:cs="Times New Roman"/>
          <w:sz w:val="24"/>
          <w:szCs w:val="24"/>
        </w:rPr>
        <w:t>Para o exercício seguinte a</w:t>
      </w:r>
      <w:r w:rsidR="00C62C3E">
        <w:rPr>
          <w:rFonts w:ascii="Times New Roman" w:hAnsi="Times New Roman" w:cs="Times New Roman"/>
          <w:sz w:val="24"/>
          <w:szCs w:val="24"/>
        </w:rPr>
        <w:t>o da</w:t>
      </w:r>
      <w:r>
        <w:rPr>
          <w:rFonts w:ascii="Times New Roman" w:hAnsi="Times New Roman" w:cs="Times New Roman"/>
          <w:sz w:val="24"/>
          <w:szCs w:val="24"/>
        </w:rPr>
        <w:t xml:space="preserve"> definição</w:t>
      </w:r>
      <w:r w:rsidR="00C62C3E">
        <w:rPr>
          <w:rFonts w:ascii="Times New Roman" w:hAnsi="Times New Roman" w:cs="Times New Roman"/>
          <w:sz w:val="24"/>
          <w:szCs w:val="24"/>
        </w:rPr>
        <w:t xml:space="preserve"> pelo CNRH</w:t>
      </w:r>
      <w:r>
        <w:rPr>
          <w:rFonts w:ascii="Times New Roman" w:hAnsi="Times New Roman" w:cs="Times New Roman"/>
          <w:sz w:val="24"/>
          <w:szCs w:val="24"/>
        </w:rPr>
        <w:t>, a</w:t>
      </w:r>
      <w:r w:rsidRPr="009859D8">
        <w:rPr>
          <w:rFonts w:ascii="Times New Roman" w:hAnsi="Times New Roman" w:cs="Times New Roman"/>
          <w:sz w:val="24"/>
          <w:szCs w:val="24"/>
        </w:rPr>
        <w:t xml:space="preserve">plicar-se-á ao preço unitário vigente a variação do IPCA/IBGE </w:t>
      </w:r>
      <w:r w:rsidR="00C62C3E">
        <w:rPr>
          <w:rFonts w:ascii="Times New Roman" w:hAnsi="Times New Roman" w:cs="Times New Roman"/>
          <w:sz w:val="24"/>
          <w:szCs w:val="24"/>
        </w:rPr>
        <w:t>d</w:t>
      </w:r>
      <w:r w:rsidRPr="009859D8">
        <w:rPr>
          <w:rFonts w:ascii="Times New Roman" w:hAnsi="Times New Roman" w:cs="Times New Roman"/>
          <w:sz w:val="24"/>
          <w:szCs w:val="24"/>
        </w:rPr>
        <w:t xml:space="preserve">o mês de aprovação da Resolução do CNRH que define os valores e mecanismos de cobrança </w:t>
      </w:r>
      <w:r w:rsidR="00C62C3E">
        <w:rPr>
          <w:rFonts w:ascii="Times New Roman" w:hAnsi="Times New Roman" w:cs="Times New Roman"/>
          <w:sz w:val="24"/>
          <w:szCs w:val="24"/>
        </w:rPr>
        <w:t>a</w:t>
      </w:r>
      <w:r w:rsidRPr="009859D8">
        <w:rPr>
          <w:rFonts w:ascii="Times New Roman" w:hAnsi="Times New Roman" w:cs="Times New Roman"/>
          <w:sz w:val="24"/>
          <w:szCs w:val="24"/>
        </w:rPr>
        <w:t>o mês de outubro</w:t>
      </w:r>
      <w:r w:rsidR="00C32457">
        <w:rPr>
          <w:rFonts w:ascii="Times New Roman" w:hAnsi="Times New Roman" w:cs="Times New Roman"/>
          <w:sz w:val="24"/>
          <w:szCs w:val="24"/>
        </w:rPr>
        <w:t xml:space="preserve"> no ano da aprovação</w:t>
      </w:r>
      <w:r w:rsidRPr="009859D8">
        <w:rPr>
          <w:rFonts w:ascii="Times New Roman" w:hAnsi="Times New Roman" w:cs="Times New Roman"/>
          <w:sz w:val="24"/>
          <w:szCs w:val="24"/>
        </w:rPr>
        <w:t>.</w:t>
      </w:r>
    </w:p>
    <w:p w:rsidR="00C66F4B" w:rsidRDefault="00C66F4B" w:rsidP="00C6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6F4B" w:rsidRDefault="00C66F4B" w:rsidP="00C66F4B">
      <w:pPr>
        <w:autoSpaceDE w:val="0"/>
        <w:autoSpaceDN w:val="0"/>
        <w:adjustRightInd w:val="0"/>
        <w:spacing w:after="0" w:line="240" w:lineRule="auto"/>
        <w:jc w:val="both"/>
        <w:rPr>
          <w:rStyle w:val="EstiloNTCharCharCharCharChar"/>
          <w:rFonts w:eastAsiaTheme="minorHAnsi"/>
        </w:rPr>
      </w:pPr>
      <w:r w:rsidRPr="009859D8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859D8">
        <w:rPr>
          <w:rFonts w:ascii="Times New Roman" w:hAnsi="Times New Roman" w:cs="Times New Roman"/>
          <w:sz w:val="24"/>
          <w:szCs w:val="24"/>
        </w:rPr>
        <w:t xml:space="preserve">º </w:t>
      </w:r>
      <w:r>
        <w:rPr>
          <w:rFonts w:ascii="Times New Roman" w:hAnsi="Times New Roman" w:cs="Times New Roman"/>
          <w:sz w:val="24"/>
          <w:szCs w:val="24"/>
        </w:rPr>
        <w:t xml:space="preserve">Para os exercícios seguintes aplicar-se-á ao </w:t>
      </w:r>
      <w:r w:rsidRPr="009859D8">
        <w:rPr>
          <w:rStyle w:val="EstiloNTCharCharCharCharChar"/>
          <w:rFonts w:eastAsiaTheme="minorHAnsi"/>
        </w:rPr>
        <w:t xml:space="preserve">preço unitário </w:t>
      </w:r>
      <w:r>
        <w:rPr>
          <w:rStyle w:val="EstiloNTCharCharCharCharChar"/>
          <w:rFonts w:eastAsiaTheme="minorHAnsi"/>
        </w:rPr>
        <w:t xml:space="preserve">vigente </w:t>
      </w:r>
      <w:r w:rsidRPr="009859D8">
        <w:rPr>
          <w:rStyle w:val="EstiloNTCharCharCharCharChar"/>
          <w:rFonts w:eastAsiaTheme="minorHAnsi"/>
        </w:rPr>
        <w:t xml:space="preserve">a variação </w:t>
      </w:r>
      <w:r>
        <w:rPr>
          <w:rStyle w:val="EstiloNTCharCharCharCharChar"/>
          <w:rFonts w:eastAsiaTheme="minorHAnsi"/>
        </w:rPr>
        <w:t xml:space="preserve">do </w:t>
      </w:r>
      <w:r w:rsidRPr="009859D8">
        <w:rPr>
          <w:rStyle w:val="EstiloNTCharCharCharCharChar"/>
          <w:rFonts w:eastAsiaTheme="minorHAnsi"/>
        </w:rPr>
        <w:t xml:space="preserve">IPCA/IBGE </w:t>
      </w:r>
      <w:r>
        <w:rPr>
          <w:rStyle w:val="EstiloNTCharCharCharCharChar"/>
          <w:rFonts w:eastAsiaTheme="minorHAnsi"/>
        </w:rPr>
        <w:t xml:space="preserve">no interstício de 12 (doze) meses, apurado em </w:t>
      </w:r>
      <w:r w:rsidRPr="009859D8">
        <w:rPr>
          <w:rStyle w:val="EstiloNTCharCharCharCharChar"/>
          <w:rFonts w:eastAsiaTheme="minorHAnsi"/>
        </w:rPr>
        <w:t xml:space="preserve">outubro do ano </w:t>
      </w:r>
      <w:r>
        <w:rPr>
          <w:rStyle w:val="EstiloNTCharCharCharCharChar"/>
          <w:rFonts w:eastAsiaTheme="minorHAnsi"/>
        </w:rPr>
        <w:t>anterior</w:t>
      </w:r>
      <w:r w:rsidRPr="009859D8">
        <w:rPr>
          <w:rStyle w:val="EstiloNTCharCharCharCharChar"/>
          <w:rFonts w:eastAsiaTheme="minorHAnsi"/>
        </w:rPr>
        <w:t>.</w:t>
      </w:r>
    </w:p>
    <w:p w:rsidR="00C66F4B" w:rsidRPr="009859D8" w:rsidRDefault="00C66F4B" w:rsidP="008B5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66AB" w:rsidRPr="009859D8" w:rsidRDefault="0049798A" w:rsidP="005C66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5</w:t>
      </w:r>
      <w:r w:rsidR="00861E5F" w:rsidRPr="009859D8">
        <w:rPr>
          <w:rFonts w:ascii="Times New Roman" w:hAnsi="Times New Roman" w:cs="Times New Roman"/>
          <w:sz w:val="24"/>
          <w:szCs w:val="24"/>
        </w:rPr>
        <w:t xml:space="preserve">º </w:t>
      </w:r>
      <w:r w:rsidR="005C66AB" w:rsidRPr="009859D8">
        <w:rPr>
          <w:rFonts w:ascii="Times New Roman" w:hAnsi="Times New Roman" w:cs="Times New Roman"/>
          <w:sz w:val="24"/>
          <w:szCs w:val="24"/>
        </w:rPr>
        <w:t xml:space="preserve">Caberá </w:t>
      </w:r>
      <w:r w:rsidR="002C0C27">
        <w:rPr>
          <w:rFonts w:ascii="Times New Roman" w:hAnsi="Times New Roman" w:cs="Times New Roman"/>
          <w:sz w:val="24"/>
          <w:szCs w:val="24"/>
        </w:rPr>
        <w:t>à</w:t>
      </w:r>
      <w:r w:rsidR="002C0C27" w:rsidRPr="009859D8">
        <w:rPr>
          <w:rFonts w:ascii="Times New Roman" w:hAnsi="Times New Roman" w:cs="Times New Roman"/>
          <w:sz w:val="24"/>
          <w:szCs w:val="24"/>
        </w:rPr>
        <w:t xml:space="preserve"> </w:t>
      </w:r>
      <w:r w:rsidR="00840FE6">
        <w:rPr>
          <w:rFonts w:ascii="Times New Roman" w:hAnsi="Times New Roman" w:cs="Times New Roman"/>
          <w:sz w:val="24"/>
          <w:szCs w:val="24"/>
        </w:rPr>
        <w:t>Agência Nacional de Águas</w:t>
      </w:r>
      <w:r w:rsidR="005C66AB" w:rsidRPr="009859D8">
        <w:rPr>
          <w:rFonts w:ascii="Times New Roman" w:hAnsi="Times New Roman" w:cs="Times New Roman"/>
          <w:sz w:val="24"/>
          <w:szCs w:val="24"/>
        </w:rPr>
        <w:t>:</w:t>
      </w:r>
    </w:p>
    <w:p w:rsidR="005C66AB" w:rsidRPr="009859D8" w:rsidRDefault="00861E5F" w:rsidP="005C66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9D8">
        <w:rPr>
          <w:rFonts w:ascii="Times New Roman" w:hAnsi="Times New Roman" w:cs="Times New Roman"/>
          <w:sz w:val="24"/>
          <w:szCs w:val="24"/>
        </w:rPr>
        <w:t xml:space="preserve">I- </w:t>
      </w:r>
      <w:proofErr w:type="gramStart"/>
      <w:r w:rsidR="005C66AB" w:rsidRPr="009859D8">
        <w:rPr>
          <w:rFonts w:ascii="Times New Roman" w:hAnsi="Times New Roman" w:cs="Times New Roman"/>
          <w:sz w:val="24"/>
          <w:szCs w:val="24"/>
        </w:rPr>
        <w:t>apurar</w:t>
      </w:r>
      <w:proofErr w:type="gramEnd"/>
      <w:r w:rsidR="005C66AB" w:rsidRPr="009859D8">
        <w:rPr>
          <w:rFonts w:ascii="Times New Roman" w:hAnsi="Times New Roman" w:cs="Times New Roman"/>
          <w:sz w:val="24"/>
          <w:szCs w:val="24"/>
        </w:rPr>
        <w:t xml:space="preserve"> a variação do IPCA/IBGE</w:t>
      </w:r>
      <w:r w:rsidR="00096A06">
        <w:rPr>
          <w:rFonts w:ascii="Times New Roman" w:hAnsi="Times New Roman" w:cs="Times New Roman"/>
          <w:sz w:val="24"/>
          <w:szCs w:val="24"/>
        </w:rPr>
        <w:t xml:space="preserve"> </w:t>
      </w:r>
      <w:r w:rsidR="005C66AB" w:rsidRPr="009859D8">
        <w:rPr>
          <w:rFonts w:ascii="Times New Roman" w:hAnsi="Times New Roman" w:cs="Times New Roman"/>
          <w:sz w:val="24"/>
          <w:szCs w:val="24"/>
        </w:rPr>
        <w:t xml:space="preserve">a que se refere o </w:t>
      </w:r>
      <w:r w:rsidRPr="009859D8">
        <w:rPr>
          <w:rFonts w:ascii="Times New Roman" w:hAnsi="Times New Roman" w:cs="Times New Roman"/>
          <w:sz w:val="24"/>
          <w:szCs w:val="24"/>
        </w:rPr>
        <w:t>artigo</w:t>
      </w:r>
      <w:r w:rsidR="00A853FC">
        <w:rPr>
          <w:rFonts w:ascii="Times New Roman" w:hAnsi="Times New Roman" w:cs="Times New Roman"/>
          <w:sz w:val="24"/>
          <w:szCs w:val="24"/>
        </w:rPr>
        <w:t xml:space="preserve"> 3º e 4º desta Resolução</w:t>
      </w:r>
      <w:r w:rsidR="005C66AB" w:rsidRPr="009859D8">
        <w:rPr>
          <w:rFonts w:ascii="Times New Roman" w:hAnsi="Times New Roman" w:cs="Times New Roman"/>
          <w:sz w:val="24"/>
          <w:szCs w:val="24"/>
        </w:rPr>
        <w:t>;</w:t>
      </w:r>
    </w:p>
    <w:p w:rsidR="005C66AB" w:rsidRPr="009859D8" w:rsidRDefault="00861E5F" w:rsidP="005C66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9D8">
        <w:rPr>
          <w:rFonts w:ascii="Times New Roman" w:hAnsi="Times New Roman" w:cs="Times New Roman"/>
          <w:sz w:val="24"/>
          <w:szCs w:val="24"/>
        </w:rPr>
        <w:t xml:space="preserve">II- </w:t>
      </w:r>
      <w:proofErr w:type="gramStart"/>
      <w:r w:rsidR="005C66AB" w:rsidRPr="009859D8">
        <w:rPr>
          <w:rFonts w:ascii="Times New Roman" w:hAnsi="Times New Roman" w:cs="Times New Roman"/>
          <w:sz w:val="24"/>
          <w:szCs w:val="24"/>
        </w:rPr>
        <w:t>dar</w:t>
      </w:r>
      <w:proofErr w:type="gramEnd"/>
      <w:r w:rsidR="005C66AB" w:rsidRPr="009859D8">
        <w:rPr>
          <w:rFonts w:ascii="Times New Roman" w:hAnsi="Times New Roman" w:cs="Times New Roman"/>
          <w:sz w:val="24"/>
          <w:szCs w:val="24"/>
        </w:rPr>
        <w:t xml:space="preserve"> publicidade aos preços unitários que terão vig</w:t>
      </w:r>
      <w:r w:rsidR="0049036A" w:rsidRPr="009859D8">
        <w:rPr>
          <w:rFonts w:ascii="Times New Roman" w:hAnsi="Times New Roman" w:cs="Times New Roman"/>
          <w:sz w:val="24"/>
          <w:szCs w:val="24"/>
        </w:rPr>
        <w:t xml:space="preserve">ência </w:t>
      </w:r>
      <w:r w:rsidR="00BB770A">
        <w:rPr>
          <w:rFonts w:ascii="Times New Roman" w:hAnsi="Times New Roman" w:cs="Times New Roman"/>
          <w:sz w:val="24"/>
          <w:szCs w:val="24"/>
        </w:rPr>
        <w:t>para o exercício</w:t>
      </w:r>
      <w:r w:rsidRPr="009859D8">
        <w:rPr>
          <w:rFonts w:ascii="Times New Roman" w:hAnsi="Times New Roman" w:cs="Times New Roman"/>
          <w:sz w:val="24"/>
          <w:szCs w:val="24"/>
        </w:rPr>
        <w:t xml:space="preserve"> 201</w:t>
      </w:r>
      <w:r w:rsidR="001E6D3E">
        <w:rPr>
          <w:rFonts w:ascii="Times New Roman" w:hAnsi="Times New Roman" w:cs="Times New Roman"/>
          <w:sz w:val="24"/>
          <w:szCs w:val="24"/>
        </w:rPr>
        <w:t>8</w:t>
      </w:r>
      <w:r w:rsidR="0007103E">
        <w:rPr>
          <w:rFonts w:ascii="Times New Roman" w:hAnsi="Times New Roman" w:cs="Times New Roman"/>
          <w:sz w:val="24"/>
          <w:szCs w:val="24"/>
        </w:rPr>
        <w:t xml:space="preserve"> e para os exercícios seguintes</w:t>
      </w:r>
      <w:r w:rsidR="005C66AB" w:rsidRPr="009859D8">
        <w:rPr>
          <w:rFonts w:ascii="Times New Roman" w:hAnsi="Times New Roman" w:cs="Times New Roman"/>
          <w:sz w:val="24"/>
          <w:szCs w:val="24"/>
        </w:rPr>
        <w:t>.</w:t>
      </w:r>
    </w:p>
    <w:p w:rsidR="00FA0D24" w:rsidRPr="009859D8" w:rsidRDefault="00FA0D24" w:rsidP="0049036A">
      <w:pPr>
        <w:autoSpaceDE w:val="0"/>
        <w:autoSpaceDN w:val="0"/>
        <w:adjustRightInd w:val="0"/>
        <w:spacing w:after="0" w:line="240" w:lineRule="auto"/>
        <w:jc w:val="both"/>
        <w:rPr>
          <w:rStyle w:val="EstiloNTCharCharCharCharChar"/>
          <w:rFonts w:eastAsiaTheme="minorHAnsi"/>
        </w:rPr>
      </w:pPr>
    </w:p>
    <w:p w:rsidR="00D36704" w:rsidRPr="009859D8" w:rsidRDefault="00D36704" w:rsidP="00490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9D8">
        <w:rPr>
          <w:rFonts w:ascii="Times New Roman" w:hAnsi="Times New Roman" w:cs="Times New Roman"/>
          <w:sz w:val="24"/>
          <w:szCs w:val="24"/>
        </w:rPr>
        <w:t xml:space="preserve">Art. </w:t>
      </w:r>
      <w:r w:rsidR="008A242F">
        <w:rPr>
          <w:rFonts w:ascii="Times New Roman" w:hAnsi="Times New Roman" w:cs="Times New Roman"/>
          <w:sz w:val="24"/>
          <w:szCs w:val="24"/>
        </w:rPr>
        <w:t>6</w:t>
      </w:r>
      <w:r w:rsidRPr="009859D8">
        <w:rPr>
          <w:rFonts w:ascii="Times New Roman" w:hAnsi="Times New Roman" w:cs="Times New Roman"/>
          <w:sz w:val="24"/>
          <w:szCs w:val="24"/>
        </w:rPr>
        <w:t>º</w:t>
      </w:r>
      <w:r w:rsidR="003814D3" w:rsidRPr="009859D8">
        <w:rPr>
          <w:rFonts w:ascii="Times New Roman" w:hAnsi="Times New Roman" w:cs="Times New Roman"/>
          <w:sz w:val="24"/>
          <w:szCs w:val="24"/>
        </w:rPr>
        <w:t xml:space="preserve"> Esta Resolução entra em vigor na data de sua publicação</w:t>
      </w:r>
    </w:p>
    <w:p w:rsidR="003814D3" w:rsidRPr="009859D8" w:rsidRDefault="003814D3" w:rsidP="003814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3C0C" w:rsidRDefault="00783C0C" w:rsidP="003814D3">
      <w:pPr>
        <w:autoSpaceDE w:val="0"/>
        <w:autoSpaceDN w:val="0"/>
        <w:adjustRightInd w:val="0"/>
        <w:spacing w:after="0" w:line="240" w:lineRule="auto"/>
        <w:jc w:val="center"/>
        <w:rPr>
          <w:ins w:id="36" w:author="Roseli dos Santos Souza" w:date="2017-05-04T11:24:00Z"/>
          <w:rFonts w:ascii="Times New Roman" w:hAnsi="Times New Roman" w:cs="Times New Roman"/>
          <w:sz w:val="24"/>
          <w:szCs w:val="24"/>
        </w:rPr>
      </w:pPr>
    </w:p>
    <w:p w:rsidR="00783C0C" w:rsidRDefault="00783C0C" w:rsidP="003814D3">
      <w:pPr>
        <w:autoSpaceDE w:val="0"/>
        <w:autoSpaceDN w:val="0"/>
        <w:adjustRightInd w:val="0"/>
        <w:spacing w:after="0" w:line="240" w:lineRule="auto"/>
        <w:jc w:val="center"/>
        <w:rPr>
          <w:ins w:id="37" w:author="Roseli dos Santos Souza" w:date="2017-05-04T11:24:00Z"/>
          <w:rFonts w:ascii="Times New Roman" w:hAnsi="Times New Roman" w:cs="Times New Roman"/>
          <w:sz w:val="24"/>
          <w:szCs w:val="24"/>
        </w:rPr>
      </w:pPr>
    </w:p>
    <w:p w:rsidR="003814D3" w:rsidRPr="009859D8" w:rsidRDefault="003814D3" w:rsidP="003814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59D8">
        <w:rPr>
          <w:rFonts w:ascii="Times New Roman" w:hAnsi="Times New Roman" w:cs="Times New Roman"/>
          <w:sz w:val="24"/>
          <w:szCs w:val="24"/>
        </w:rPr>
        <w:t>JOSÉ SARNEY FILHO</w:t>
      </w:r>
    </w:p>
    <w:p w:rsidR="003814D3" w:rsidRPr="009859D8" w:rsidRDefault="003814D3" w:rsidP="003814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59D8">
        <w:rPr>
          <w:rFonts w:ascii="Times New Roman" w:hAnsi="Times New Roman" w:cs="Times New Roman"/>
          <w:sz w:val="24"/>
          <w:szCs w:val="24"/>
        </w:rPr>
        <w:t>Presidente do Conselho</w:t>
      </w:r>
    </w:p>
    <w:p w:rsidR="003814D3" w:rsidRPr="009859D8" w:rsidRDefault="003814D3" w:rsidP="003814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14D3" w:rsidRPr="009859D8" w:rsidRDefault="003814D3" w:rsidP="003814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59D8">
        <w:rPr>
          <w:rFonts w:ascii="Times New Roman" w:hAnsi="Times New Roman" w:cs="Times New Roman"/>
          <w:sz w:val="24"/>
          <w:szCs w:val="24"/>
        </w:rPr>
        <w:t>JAIR VIEIRA TANNÚS JUNIOR</w:t>
      </w:r>
    </w:p>
    <w:p w:rsidR="003814D3" w:rsidRPr="009859D8" w:rsidRDefault="003814D3" w:rsidP="003814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59D8">
        <w:rPr>
          <w:rFonts w:ascii="Times New Roman" w:hAnsi="Times New Roman" w:cs="Times New Roman"/>
          <w:sz w:val="24"/>
          <w:szCs w:val="24"/>
        </w:rPr>
        <w:t>Secretário Executivo do Conselho</w:t>
      </w:r>
    </w:p>
    <w:p w:rsidR="003814D3" w:rsidRDefault="003814D3" w:rsidP="0049036A">
      <w:pPr>
        <w:autoSpaceDE w:val="0"/>
        <w:autoSpaceDN w:val="0"/>
        <w:adjustRightInd w:val="0"/>
        <w:spacing w:after="0" w:line="240" w:lineRule="auto"/>
        <w:jc w:val="both"/>
        <w:rPr>
          <w:rStyle w:val="EstiloNTCharCharCharCharChar"/>
          <w:rFonts w:eastAsiaTheme="minorHAnsi"/>
        </w:rPr>
      </w:pPr>
    </w:p>
    <w:sectPr w:rsidR="003814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E80741"/>
    <w:multiLevelType w:val="hybridMultilevel"/>
    <w:tmpl w:val="08D65764"/>
    <w:lvl w:ilvl="0" w:tplc="EDD6F240">
      <w:start w:val="1"/>
      <w:numFmt w:val="decimal"/>
      <w:lvlText w:val="%1."/>
      <w:lvlJc w:val="left"/>
      <w:pPr>
        <w:tabs>
          <w:tab w:val="num" w:pos="1590"/>
        </w:tabs>
        <w:ind w:left="1590" w:hanging="1410"/>
      </w:pPr>
      <w:rPr>
        <w:rFonts w:hint="default"/>
        <w:b w:val="0"/>
        <w:i w:val="0"/>
        <w:color w:val="auto"/>
        <w:sz w:val="24"/>
        <w:szCs w:val="24"/>
      </w:r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seli dos Santos Souza">
    <w15:presenceInfo w15:providerId="AD" w15:userId="S-1-5-21-10562335-2982657715-2242529834-5673"/>
  </w15:person>
  <w15:person w15:author="Marco Antonio Mota Amorim">
    <w15:presenceInfo w15:providerId="AD" w15:userId="S-1-5-21-776561741-1220945662-1801674531-122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29B"/>
    <w:rsid w:val="00066212"/>
    <w:rsid w:val="0007103E"/>
    <w:rsid w:val="00096A06"/>
    <w:rsid w:val="000B54C9"/>
    <w:rsid w:val="0010256B"/>
    <w:rsid w:val="0012202C"/>
    <w:rsid w:val="00131ED2"/>
    <w:rsid w:val="001C4D7F"/>
    <w:rsid w:val="001E6D3E"/>
    <w:rsid w:val="00225904"/>
    <w:rsid w:val="002344C9"/>
    <w:rsid w:val="00263D12"/>
    <w:rsid w:val="0029680E"/>
    <w:rsid w:val="002C0C27"/>
    <w:rsid w:val="0036768E"/>
    <w:rsid w:val="003814D3"/>
    <w:rsid w:val="00392730"/>
    <w:rsid w:val="003940F3"/>
    <w:rsid w:val="00394D0E"/>
    <w:rsid w:val="003B2EA9"/>
    <w:rsid w:val="0049036A"/>
    <w:rsid w:val="0049798A"/>
    <w:rsid w:val="004D1933"/>
    <w:rsid w:val="004E17DC"/>
    <w:rsid w:val="004F6340"/>
    <w:rsid w:val="005566BC"/>
    <w:rsid w:val="00566677"/>
    <w:rsid w:val="005C66AB"/>
    <w:rsid w:val="005E6881"/>
    <w:rsid w:val="006175E7"/>
    <w:rsid w:val="006425E7"/>
    <w:rsid w:val="00664B81"/>
    <w:rsid w:val="0068352C"/>
    <w:rsid w:val="006B32F3"/>
    <w:rsid w:val="006C6367"/>
    <w:rsid w:val="0070301C"/>
    <w:rsid w:val="0076799C"/>
    <w:rsid w:val="00783C0C"/>
    <w:rsid w:val="0079080C"/>
    <w:rsid w:val="007938D0"/>
    <w:rsid w:val="007A128A"/>
    <w:rsid w:val="007C1E07"/>
    <w:rsid w:val="00840FE6"/>
    <w:rsid w:val="00853720"/>
    <w:rsid w:val="00861E5F"/>
    <w:rsid w:val="008A242F"/>
    <w:rsid w:val="008B529B"/>
    <w:rsid w:val="009754DC"/>
    <w:rsid w:val="009859D8"/>
    <w:rsid w:val="009D67CB"/>
    <w:rsid w:val="00A757ED"/>
    <w:rsid w:val="00A853FC"/>
    <w:rsid w:val="00A86C8B"/>
    <w:rsid w:val="00B5151D"/>
    <w:rsid w:val="00B82E6C"/>
    <w:rsid w:val="00BA3629"/>
    <w:rsid w:val="00BB770A"/>
    <w:rsid w:val="00BC7734"/>
    <w:rsid w:val="00C23C4A"/>
    <w:rsid w:val="00C32457"/>
    <w:rsid w:val="00C4239C"/>
    <w:rsid w:val="00C62C3E"/>
    <w:rsid w:val="00C66F4B"/>
    <w:rsid w:val="00C718B6"/>
    <w:rsid w:val="00C75C27"/>
    <w:rsid w:val="00CF0D3F"/>
    <w:rsid w:val="00CF3233"/>
    <w:rsid w:val="00D10720"/>
    <w:rsid w:val="00D36704"/>
    <w:rsid w:val="00D41488"/>
    <w:rsid w:val="00DC424B"/>
    <w:rsid w:val="00DD102B"/>
    <w:rsid w:val="00DE1CD1"/>
    <w:rsid w:val="00E36E18"/>
    <w:rsid w:val="00E579C6"/>
    <w:rsid w:val="00FA0D24"/>
    <w:rsid w:val="00FC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01C8FC-5F34-4CE3-BC21-FB2C16FD3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529B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sid w:val="008B529B"/>
    <w:rPr>
      <w:sz w:val="16"/>
      <w:szCs w:val="16"/>
    </w:rPr>
  </w:style>
  <w:style w:type="character" w:customStyle="1" w:styleId="EstiloNTCharCharCharCharChar">
    <w:name w:val="Estilo NT Char Char Char Char Char"/>
    <w:link w:val="EstiloNTCharCharCharChar"/>
    <w:rsid w:val="008B529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EstiloNTCharCharCharChar">
    <w:name w:val="Estilo NT Char Char Char Char"/>
    <w:basedOn w:val="Normal"/>
    <w:link w:val="EstiloNTCharCharCharCharChar"/>
    <w:rsid w:val="008B529B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qFormat/>
    <w:rsid w:val="008B529B"/>
    <w:rPr>
      <w:b/>
      <w:bCs/>
    </w:rPr>
  </w:style>
  <w:style w:type="paragraph" w:customStyle="1" w:styleId="Default">
    <w:name w:val="Default"/>
    <w:rsid w:val="00C718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861E5F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579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79C6"/>
    <w:rPr>
      <w:rFonts w:ascii="Segoe UI" w:hAnsi="Segoe UI" w:cs="Segoe UI"/>
      <w:sz w:val="18"/>
      <w:szCs w:val="18"/>
    </w:rPr>
  </w:style>
  <w:style w:type="paragraph" w:customStyle="1" w:styleId="WW-Ttulo1">
    <w:name w:val="WW-Título1"/>
    <w:basedOn w:val="Normal"/>
    <w:next w:val="Corpodetexto"/>
    <w:rsid w:val="00783C0C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WW-Ttulo">
    <w:name w:val="WW-Título"/>
    <w:basedOn w:val="Normal"/>
    <w:next w:val="Subttulo"/>
    <w:rsid w:val="00783C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customStyle="1" w:styleId="WW-NormalWeb">
    <w:name w:val="WW-Normal (Web)"/>
    <w:basedOn w:val="Normal"/>
    <w:rsid w:val="00783C0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W-Corpodetexto3">
    <w:name w:val="WW-Corpo de texto 3"/>
    <w:basedOn w:val="Normal"/>
    <w:rsid w:val="00783C0C"/>
    <w:pPr>
      <w:tabs>
        <w:tab w:val="left" w:pos="1134"/>
      </w:tabs>
      <w:suppressAutoHyphens/>
      <w:spacing w:after="240" w:line="360" w:lineRule="auto"/>
      <w:ind w:right="4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rpodetexto21">
    <w:name w:val="Corpo de texto 21"/>
    <w:basedOn w:val="Normal"/>
    <w:rsid w:val="00783C0C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783C0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783C0C"/>
  </w:style>
  <w:style w:type="paragraph" w:styleId="Subttulo">
    <w:name w:val="Subtitle"/>
    <w:basedOn w:val="Normal"/>
    <w:next w:val="Normal"/>
    <w:link w:val="SubttuloChar"/>
    <w:uiPriority w:val="11"/>
    <w:qFormat/>
    <w:rsid w:val="00783C0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783C0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482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Agência Nacional de Águas</Company>
  <LinksUpToDate>false</LinksUpToDate>
  <CharactersWithSpaces>3083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Antonio Mota Amorim</dc:creator>
  <cp:keywords/>
  <dc:description/>
  <cp:lastModifiedBy>Roseli dos Santos Souza</cp:lastModifiedBy>
  <cp:revision>6</cp:revision>
  <cp:lastPrinted>2017-05-04T13:15:00Z</cp:lastPrinted>
  <dcterms:created xsi:type="dcterms:W3CDTF">2017-05-04T14:29:00Z</dcterms:created>
  <dcterms:modified xsi:type="dcterms:W3CDTF">2017-05-04T14:32:00Z</dcterms:modified>
</cp:coreProperties>
</file>